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F528B7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63C2B">
              <w:t>release</w:t>
            </w:r>
            <w:r w:rsidR="00E92330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205132">
        <w:tc>
          <w:tcPr>
            <w:tcW w:w="2689" w:type="dxa"/>
          </w:tcPr>
          <w:p w14:paraId="1A72A309" w14:textId="58CF57D6" w:rsidR="00357C5E" w:rsidRDefault="00E92330" w:rsidP="007E283E">
            <w:pPr>
              <w:pStyle w:val="SICode"/>
              <w:tabs>
                <w:tab w:val="left" w:pos="1687"/>
              </w:tabs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3154B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3C1A41">
              <w:rPr>
                <w:rFonts w:eastAsia="Times New Roman" w:cstheme="minorHAnsi"/>
                <w:color w:val="213430"/>
                <w:lang w:eastAsia="en-AU"/>
              </w:rPr>
              <w:t>10</w:t>
            </w:r>
          </w:p>
        </w:tc>
        <w:tc>
          <w:tcPr>
            <w:tcW w:w="6327" w:type="dxa"/>
          </w:tcPr>
          <w:p w14:paraId="3AE55F2B" w14:textId="3F21B98C" w:rsidR="00357C5E" w:rsidRDefault="00C4748A" w:rsidP="00357C5E">
            <w:pPr>
              <w:pStyle w:val="SIComponentTitle"/>
            </w:pPr>
            <w:r w:rsidRPr="00C4748A">
              <w:t>Process runners</w:t>
            </w:r>
          </w:p>
        </w:tc>
      </w:tr>
      <w:tr w:rsidR="00320155" w14:paraId="2D165FAF" w14:textId="77777777" w:rsidTr="00205132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7D276CD" w14:textId="77777777" w:rsidR="00C4748A" w:rsidRPr="00C4748A" w:rsidRDefault="00C4748A" w:rsidP="00C474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4748A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runners as part of a runner room operation.</w:t>
            </w:r>
          </w:p>
          <w:p w14:paraId="4314C64B" w14:textId="558F081F" w:rsidR="00C4748A" w:rsidRPr="00C4748A" w:rsidRDefault="00E92330" w:rsidP="00C4748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C4748A" w:rsidRPr="00C4748A">
              <w:rPr>
                <w:rStyle w:val="SITempText-Green"/>
                <w:color w:val="000000" w:themeColor="text1"/>
                <w:sz w:val="20"/>
              </w:rPr>
              <w:t xml:space="preserve">process runners in </w:t>
            </w:r>
            <w:r w:rsidR="00B44080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654C79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B44080">
              <w:rPr>
                <w:rStyle w:val="SITempText-Green"/>
                <w:color w:val="000000" w:themeColor="text1"/>
                <w:sz w:val="20"/>
              </w:rPr>
              <w:t xml:space="preserve"> premises.</w:t>
            </w:r>
          </w:p>
          <w:p w14:paraId="679E37D6" w14:textId="3EE6D22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33154B">
              <w:rPr>
                <w:rStyle w:val="SITempText-Green"/>
                <w:color w:val="000000" w:themeColor="text1"/>
                <w:sz w:val="20"/>
              </w:rPr>
              <w:t xml:space="preserve"> 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65FC5401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DFD4575" w:rsidR="00B44080" w:rsidRDefault="00B4408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E92330" w14:paraId="5F2132B2" w14:textId="77777777" w:rsidTr="00205132">
        <w:trPr>
          <w:trHeight w:val="361"/>
        </w:trPr>
        <w:tc>
          <w:tcPr>
            <w:tcW w:w="2689" w:type="dxa"/>
          </w:tcPr>
          <w:p w14:paraId="200766C1" w14:textId="21F0A32B" w:rsidR="00E92330" w:rsidRPr="00715042" w:rsidRDefault="00E92330" w:rsidP="00A96B42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B706FF4" w:rsidR="00E92330" w:rsidRPr="007A5DD5" w:rsidRDefault="00943C20" w:rsidP="00E92330">
            <w:pPr>
              <w:pStyle w:val="SIText"/>
            </w:pPr>
            <w:r>
              <w:t>Nil</w:t>
            </w:r>
          </w:p>
        </w:tc>
      </w:tr>
      <w:tr w:rsidR="00E92330" w14:paraId="66BDAD2D" w14:textId="77777777" w:rsidTr="00205132">
        <w:tc>
          <w:tcPr>
            <w:tcW w:w="2689" w:type="dxa"/>
          </w:tcPr>
          <w:p w14:paraId="0C734B63" w14:textId="6083E29D" w:rsidR="00E92330" w:rsidRDefault="00E92330" w:rsidP="00E92330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3400EAE" w:rsidR="00E92330" w:rsidRDefault="0033154B" w:rsidP="00E92330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D33CDB" w14:paraId="1915290A" w14:textId="77777777" w:rsidTr="000F31BE">
        <w:tc>
          <w:tcPr>
            <w:tcW w:w="2689" w:type="dxa"/>
          </w:tcPr>
          <w:p w14:paraId="4CA92DE3" w14:textId="34C9D13F" w:rsidR="00D33CDB" w:rsidRDefault="00490E83" w:rsidP="00D33CDB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913FF69" w14:textId="0507DF5F" w:rsidR="00E92330" w:rsidRDefault="00E92330" w:rsidP="00E92330">
            <w:pPr>
              <w:pStyle w:val="SIText"/>
            </w:pPr>
            <w:r>
              <w:t>1.1 Identify work instruction for processing runners and the steps involved</w:t>
            </w:r>
          </w:p>
          <w:p w14:paraId="4C45678F" w14:textId="6DF37AA1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2 </w:t>
            </w:r>
            <w:r>
              <w:t>Identify runner specifications, defects and grading</w:t>
            </w:r>
          </w:p>
          <w:p w14:paraId="1DA2C094" w14:textId="13647FFE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3 </w:t>
            </w:r>
            <w:r>
              <w:t xml:space="preserve">Identify hygiene and </w:t>
            </w:r>
            <w:r w:rsidR="0065145B">
              <w:t>sanitation</w:t>
            </w:r>
            <w:r>
              <w:t xml:space="preserve"> requirements for the runner room</w:t>
            </w:r>
          </w:p>
          <w:p w14:paraId="11523057" w14:textId="20D7DB3D" w:rsidR="00D33CDB" w:rsidRDefault="00D33CDB" w:rsidP="00D33CDB">
            <w:pPr>
              <w:pStyle w:val="SIText"/>
            </w:pPr>
            <w:r>
              <w:t>1.</w:t>
            </w:r>
            <w:r w:rsidR="00B44080">
              <w:t xml:space="preserve">4 </w:t>
            </w:r>
            <w:r w:rsidR="00E92330">
              <w:t>Identify workplace health and safety requirements for task, including personal protective equipment</w:t>
            </w:r>
          </w:p>
        </w:tc>
      </w:tr>
      <w:tr w:rsidR="00D33CDB" w14:paraId="0D16ECF4" w14:textId="77777777" w:rsidTr="000F31BE">
        <w:tc>
          <w:tcPr>
            <w:tcW w:w="2689" w:type="dxa"/>
          </w:tcPr>
          <w:p w14:paraId="6A337E23" w14:textId="085641A1" w:rsidR="00D33CDB" w:rsidRDefault="006E61EF" w:rsidP="00D33CDB">
            <w:pPr>
              <w:pStyle w:val="SIText"/>
            </w:pPr>
            <w:r>
              <w:t>2</w:t>
            </w:r>
            <w:r w:rsidR="00D33CDB">
              <w:t>. Strip runners from digestive tract</w:t>
            </w:r>
          </w:p>
        </w:tc>
        <w:tc>
          <w:tcPr>
            <w:tcW w:w="6327" w:type="dxa"/>
          </w:tcPr>
          <w:p w14:paraId="248D33D1" w14:textId="71E6ECC4" w:rsidR="00E92330" w:rsidRDefault="00E92330" w:rsidP="00D33CDB">
            <w:pPr>
              <w:pStyle w:val="SIText"/>
            </w:pPr>
            <w:r>
              <w:t xml:space="preserve">2.1 </w:t>
            </w:r>
            <w:r w:rsidR="00B44080" w:rsidRPr="00B44080">
              <w:t>Process runners</w:t>
            </w:r>
            <w:r w:rsidR="00576317">
              <w:t>,</w:t>
            </w:r>
            <w:r w:rsidR="00B44080" w:rsidRPr="00B44080">
              <w:t xml:space="preserve"> including hanging, stripping and wringing </w:t>
            </w:r>
            <w:r w:rsidR="00B44080">
              <w:t>following</w:t>
            </w:r>
            <w:r w:rsidR="00B44080" w:rsidRPr="00B44080">
              <w:t xml:space="preserve"> workplace requirements</w:t>
            </w:r>
          </w:p>
          <w:p w14:paraId="3BE553D1" w14:textId="18128211" w:rsidR="00E92330" w:rsidRDefault="00E92330" w:rsidP="00E92330">
            <w:pPr>
              <w:pStyle w:val="SIText"/>
            </w:pPr>
            <w:r>
              <w:t>2.</w:t>
            </w:r>
            <w:r w:rsidR="00B44080">
              <w:t xml:space="preserve">2 </w:t>
            </w:r>
            <w:r>
              <w:t>Work to avoid contamination and cross-contamination</w:t>
            </w:r>
          </w:p>
          <w:p w14:paraId="547AFBB3" w14:textId="191481F9" w:rsidR="00D33CDB" w:rsidRDefault="006E61EF" w:rsidP="00D33CDB">
            <w:pPr>
              <w:pStyle w:val="SIText"/>
            </w:pPr>
            <w:r>
              <w:t>2</w:t>
            </w:r>
            <w:r w:rsidR="00D33CDB">
              <w:t>.</w:t>
            </w:r>
            <w:r w:rsidR="00B44080">
              <w:t xml:space="preserve">3 </w:t>
            </w:r>
            <w:r w:rsidR="00D33CDB">
              <w:t>Remove waste material and place in inedible bin or chute</w:t>
            </w:r>
          </w:p>
        </w:tc>
      </w:tr>
      <w:tr w:rsidR="00D33CDB" w14:paraId="3211BC88" w14:textId="77777777" w:rsidTr="000F31BE">
        <w:tc>
          <w:tcPr>
            <w:tcW w:w="2689" w:type="dxa"/>
          </w:tcPr>
          <w:p w14:paraId="07CE23C6" w14:textId="25F4B140" w:rsidR="00D33CDB" w:rsidRDefault="006E61EF" w:rsidP="00D33CDB">
            <w:pPr>
              <w:pStyle w:val="SIText"/>
            </w:pPr>
            <w:r>
              <w:t>3</w:t>
            </w:r>
            <w:r w:rsidR="00D33CDB">
              <w:t>. Wash, grade and pack runners</w:t>
            </w:r>
          </w:p>
        </w:tc>
        <w:tc>
          <w:tcPr>
            <w:tcW w:w="6327" w:type="dxa"/>
          </w:tcPr>
          <w:p w14:paraId="7936D043" w14:textId="3740AF67" w:rsidR="00D33CDB" w:rsidRDefault="006E61EF" w:rsidP="00D33CDB">
            <w:pPr>
              <w:pStyle w:val="SIText"/>
            </w:pPr>
            <w:r>
              <w:t>3</w:t>
            </w:r>
            <w:r w:rsidR="00D33CDB">
              <w:t>.1 Wash runners and strip excess water</w:t>
            </w:r>
          </w:p>
          <w:p w14:paraId="4522FFF7" w14:textId="5234551F" w:rsidR="00490E83" w:rsidRDefault="006E61EF" w:rsidP="00490E83">
            <w:pPr>
              <w:pStyle w:val="SIText"/>
            </w:pPr>
            <w:r>
              <w:t>3</w:t>
            </w:r>
            <w:r w:rsidR="00490E83">
              <w:t>.2 Inspect runners for defects and grade</w:t>
            </w:r>
          </w:p>
          <w:p w14:paraId="46E088C9" w14:textId="42CADEFC" w:rsidR="00D33CDB" w:rsidRDefault="006E61EF" w:rsidP="00D33CDB">
            <w:pPr>
              <w:pStyle w:val="SIText"/>
            </w:pPr>
            <w:r>
              <w:t>3</w:t>
            </w:r>
            <w:r w:rsidR="00D33CDB">
              <w:t>.</w:t>
            </w:r>
            <w:r w:rsidR="00490E83">
              <w:t xml:space="preserve">3 </w:t>
            </w:r>
            <w:r w:rsidR="00D33CDB">
              <w:t xml:space="preserve">Count runners into </w:t>
            </w:r>
            <w:r w:rsidR="00B44080">
              <w:t>containers</w:t>
            </w:r>
          </w:p>
          <w:p w14:paraId="0A3F1B94" w14:textId="6CEA3260" w:rsidR="00D33CDB" w:rsidRDefault="006E61EF" w:rsidP="00D33CDB">
            <w:pPr>
              <w:pStyle w:val="SIText"/>
            </w:pPr>
            <w:r>
              <w:t>3</w:t>
            </w:r>
            <w:r w:rsidR="00D33CDB">
              <w:t xml:space="preserve">.4 Add </w:t>
            </w:r>
            <w:r w:rsidR="00B44080" w:rsidRPr="00B44080">
              <w:t xml:space="preserve">salt to container </w:t>
            </w:r>
            <w:r w:rsidR="008D79DE">
              <w:t xml:space="preserve">where required </w:t>
            </w:r>
            <w:r w:rsidR="00B44080" w:rsidRPr="00B44080">
              <w:t>and seal container</w:t>
            </w:r>
            <w:r w:rsidR="00B44080">
              <w:t xml:space="preserve"> </w:t>
            </w:r>
            <w:r w:rsidR="00E92330">
              <w:t>following</w:t>
            </w:r>
            <w:r w:rsidR="00D33CDB">
              <w:t xml:space="preserve"> workplace requirements</w:t>
            </w:r>
          </w:p>
        </w:tc>
      </w:tr>
    </w:tbl>
    <w:p w14:paraId="429BDC66" w14:textId="77777777" w:rsidR="00413CE7" w:rsidRDefault="00413CE7" w:rsidP="00413CE7">
      <w:pPr>
        <w:rPr>
          <w:ins w:id="0" w:author="Jenni Oldfield" w:date="2025-11-12T14:55:00Z" w16du:dateUtc="2025-11-12T03:55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413CE7" w:rsidRPr="00C32CE5" w:rsidDel="00F36C7E" w14:paraId="21DD8895" w14:textId="535EDCE8" w:rsidTr="0020652E">
        <w:trPr>
          <w:ins w:id="1" w:author="Jenni Oldfield" w:date="2025-11-12T14:55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18C8" w14:textId="6F34E688" w:rsidR="00413CE7" w:rsidRPr="00C32CE5" w:rsidDel="00F36C7E" w:rsidRDefault="00413CE7" w:rsidP="0020652E">
            <w:pPr>
              <w:spacing w:after="160" w:line="259" w:lineRule="auto"/>
              <w:rPr>
                <w:ins w:id="2" w:author="Jenni Oldfield" w:date="2025-11-12T14:55:00Z" w16du:dateUtc="2025-11-12T03:55:00Z"/>
                <w:moveFrom w:id="3" w:author="Lucinda O'Brien" w:date="2025-11-13T10:28:00Z" w16du:dateUtc="2025-11-12T23:28:00Z"/>
                <w:b/>
              </w:rPr>
            </w:pPr>
            <w:moveFromRangeStart w:id="4" w:author="Lucinda O'Brien" w:date="2025-11-13T10:28:00Z" w:name="move213922144"/>
            <w:moveFrom w:id="5" w:author="Lucinda O'Brien" w:date="2025-11-13T10:28:00Z" w16du:dateUtc="2025-11-12T23:28:00Z">
              <w:ins w:id="6" w:author="Jenni Oldfield" w:date="2025-11-12T14:55:00Z" w16du:dateUtc="2025-11-12T03:55:00Z">
                <w:r w:rsidRPr="00C32CE5" w:rsidDel="00F36C7E">
                  <w:rPr>
                    <w:b/>
                  </w:rPr>
                  <w:t xml:space="preserve">Range </w:t>
                </w:r>
                <w:r w:rsidDel="00F36C7E">
                  <w:rPr>
                    <w:b/>
                  </w:rPr>
                  <w:t>o</w:t>
                </w:r>
                <w:r w:rsidRPr="00C32CE5" w:rsidDel="00F36C7E">
                  <w:rPr>
                    <w:b/>
                  </w:rPr>
                  <w:t>f Conditions</w:t>
                </w:r>
              </w:ins>
            </w:moveFrom>
          </w:p>
          <w:p w14:paraId="24BAA7CB" w14:textId="01F6229D" w:rsidR="00413CE7" w:rsidRPr="002D6693" w:rsidDel="00F36C7E" w:rsidRDefault="00413CE7" w:rsidP="0020652E">
            <w:pPr>
              <w:pStyle w:val="SIText-Italics"/>
              <w:rPr>
                <w:ins w:id="7" w:author="Jenni Oldfield" w:date="2025-11-12T14:55:00Z" w16du:dateUtc="2025-11-12T03:55:00Z"/>
                <w:moveFrom w:id="8" w:author="Lucinda O'Brien" w:date="2025-11-13T10:28:00Z" w16du:dateUtc="2025-11-12T23:28:00Z"/>
              </w:rPr>
            </w:pPr>
            <w:moveFrom w:id="9" w:author="Lucinda O'Brien" w:date="2025-11-13T10:28:00Z" w16du:dateUtc="2025-11-12T23:28:00Z">
              <w:ins w:id="10" w:author="Jenni Oldfield" w:date="2025-11-12T14:55:00Z" w16du:dateUtc="2025-11-12T03:55:00Z">
                <w:r w:rsidRPr="002D6693" w:rsidDel="00F36C7E">
                  <w:t xml:space="preserve">This section specifies different work environments and conditions </w:t>
                </w:r>
                <w:r w:rsidDel="00F36C7E">
                  <w:t>in which the task may be performed</w:t>
                </w:r>
                <w:r w:rsidRPr="002D6693" w:rsidDel="00F36C7E">
                  <w:t xml:space="preserve">. </w:t>
                </w:r>
              </w:ins>
            </w:moveFrom>
          </w:p>
          <w:p w14:paraId="27C3E965" w14:textId="0B3D8D35" w:rsidR="00413CE7" w:rsidRPr="00C32CE5" w:rsidDel="00F36C7E" w:rsidRDefault="00413CE7" w:rsidP="0020652E">
            <w:pPr>
              <w:pStyle w:val="SIText-Italics"/>
              <w:rPr>
                <w:ins w:id="11" w:author="Jenni Oldfield" w:date="2025-11-12T14:55:00Z" w16du:dateUtc="2025-11-12T03:55:00Z"/>
                <w:moveFrom w:id="12" w:author="Lucinda O'Brien" w:date="2025-11-13T10:28:00Z" w16du:dateUtc="2025-11-12T23:28:00Z"/>
              </w:rPr>
            </w:pPr>
            <w:moveFrom w:id="13" w:author="Lucinda O'Brien" w:date="2025-11-13T10:28:00Z" w16du:dateUtc="2025-11-12T23:28:00Z">
              <w:ins w:id="14" w:author="Jenni Oldfield" w:date="2025-11-12T14:55:00Z" w16du:dateUtc="2025-11-12T03:55:00Z">
                <w:r w:rsidRPr="002D6693" w:rsidDel="00F36C7E">
                  <w:t xml:space="preserve">This unit must be delivered in one of the following </w:t>
                </w:r>
                <w:r w:rsidDel="00F36C7E">
                  <w:t>registered meat processing wor</w:t>
                </w:r>
                <w:r w:rsidRPr="002D6693" w:rsidDel="00F36C7E">
                  <w:t>k environments.</w:t>
                </w:r>
              </w:ins>
            </w:moveFrom>
          </w:p>
        </w:tc>
      </w:tr>
      <w:tr w:rsidR="00413CE7" w:rsidRPr="00C32CE5" w:rsidDel="00F36C7E" w14:paraId="080AC0DB" w14:textId="77C7271C" w:rsidTr="0020652E">
        <w:trPr>
          <w:ins w:id="15" w:author="Jenni Oldfield" w:date="2025-11-12T14:5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7B25" w14:textId="2D8226E7" w:rsidR="00413CE7" w:rsidRPr="00C32CE5" w:rsidDel="00F36C7E" w:rsidRDefault="00413CE7" w:rsidP="0020652E">
            <w:pPr>
              <w:pStyle w:val="SIText"/>
              <w:rPr>
                <w:ins w:id="16" w:author="Jenni Oldfield" w:date="2025-11-12T14:55:00Z" w16du:dateUtc="2025-11-12T03:55:00Z"/>
                <w:moveFrom w:id="17" w:author="Lucinda O'Brien" w:date="2025-11-13T10:28:00Z" w16du:dateUtc="2025-11-12T23:28:00Z"/>
              </w:rPr>
            </w:pPr>
            <w:moveFrom w:id="18" w:author="Lucinda O'Brien" w:date="2025-11-13T10:28:00Z" w16du:dateUtc="2025-11-12T23:28:00Z">
              <w:ins w:id="19" w:author="Jenni Oldfield" w:date="2025-11-12T14:55:00Z" w16du:dateUtc="2025-11-12T03:55:00Z">
                <w:r w:rsidRPr="00C32CE5" w:rsidDel="00F36C7E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A0B10" w14:textId="2FFA100D" w:rsidR="00413CE7" w:rsidRPr="00C32CE5" w:rsidDel="00F36C7E" w:rsidRDefault="00413CE7" w:rsidP="0020652E">
            <w:pPr>
              <w:pStyle w:val="SIBulletList1"/>
              <w:rPr>
                <w:ins w:id="20" w:author="Jenni Oldfield" w:date="2025-11-12T14:55:00Z" w16du:dateUtc="2025-11-12T03:55:00Z"/>
                <w:moveFrom w:id="21" w:author="Lucinda O'Brien" w:date="2025-11-13T10:28:00Z" w16du:dateUtc="2025-11-12T23:28:00Z"/>
              </w:rPr>
            </w:pPr>
            <w:moveFrom w:id="22" w:author="Lucinda O'Brien" w:date="2025-11-13T10:28:00Z" w16du:dateUtc="2025-11-12T23:28:00Z">
              <w:ins w:id="23" w:author="Jenni Oldfield" w:date="2025-11-12T14:55:00Z" w16du:dateUtc="2025-11-12T03:55:00Z">
                <w:r w:rsidRPr="00C32CE5" w:rsidDel="00F36C7E">
                  <w:t xml:space="preserve">operating fewer than four days a week with a small throughput for one or more, small or large, species, or </w:t>
                </w:r>
              </w:ins>
            </w:moveFrom>
          </w:p>
          <w:p w14:paraId="5E874FBC" w14:textId="571FBDF4" w:rsidR="00413CE7" w:rsidRPr="00C32CE5" w:rsidDel="00F36C7E" w:rsidRDefault="00413CE7" w:rsidP="0020652E">
            <w:pPr>
              <w:pStyle w:val="SIBulletList1"/>
              <w:rPr>
                <w:ins w:id="24" w:author="Jenni Oldfield" w:date="2025-11-12T14:55:00Z" w16du:dateUtc="2025-11-12T03:55:00Z"/>
                <w:moveFrom w:id="25" w:author="Lucinda O'Brien" w:date="2025-11-13T10:28:00Z" w16du:dateUtc="2025-11-12T23:28:00Z"/>
                <w:i/>
              </w:rPr>
            </w:pPr>
            <w:moveFrom w:id="26" w:author="Lucinda O'Brien" w:date="2025-11-13T10:28:00Z" w16du:dateUtc="2025-11-12T23:28:00Z">
              <w:ins w:id="27" w:author="Jenni Oldfield" w:date="2025-11-12T14:55:00Z" w16du:dateUtc="2025-11-12T03:55:00Z">
                <w:r w:rsidRPr="00C32CE5" w:rsidDel="00F36C7E">
                  <w:t>employing fewer than four workers on the processing floor</w:t>
                </w:r>
              </w:ins>
            </w:moveFrom>
          </w:p>
        </w:tc>
      </w:tr>
      <w:tr w:rsidR="00413CE7" w:rsidRPr="00C32CE5" w:rsidDel="00F36C7E" w14:paraId="2A293048" w14:textId="5ED2C3B8" w:rsidTr="0020652E">
        <w:trPr>
          <w:ins w:id="28" w:author="Jenni Oldfield" w:date="2025-11-12T14:55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5812" w14:textId="265A06CE" w:rsidR="00413CE7" w:rsidRPr="00C32CE5" w:rsidDel="00F36C7E" w:rsidRDefault="00413CE7" w:rsidP="0020652E">
            <w:pPr>
              <w:pStyle w:val="SIText"/>
              <w:rPr>
                <w:ins w:id="29" w:author="Jenni Oldfield" w:date="2025-11-12T14:55:00Z" w16du:dateUtc="2025-11-12T03:55:00Z"/>
                <w:moveFrom w:id="30" w:author="Lucinda O'Brien" w:date="2025-11-13T10:28:00Z" w16du:dateUtc="2025-11-12T23:28:00Z"/>
              </w:rPr>
            </w:pPr>
            <w:moveFrom w:id="31" w:author="Lucinda O'Brien" w:date="2025-11-13T10:28:00Z" w16du:dateUtc="2025-11-12T23:28:00Z">
              <w:ins w:id="32" w:author="Jenni Oldfield" w:date="2025-11-12T14:55:00Z" w16du:dateUtc="2025-11-12T03:55:00Z">
                <w:r w:rsidRPr="00C32CE5" w:rsidDel="00F36C7E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5B18" w14:textId="002E1DCC" w:rsidR="00413CE7" w:rsidRPr="00C32CE5" w:rsidDel="00F36C7E" w:rsidRDefault="00413CE7" w:rsidP="0020652E">
            <w:pPr>
              <w:pStyle w:val="SIBulletList1"/>
              <w:rPr>
                <w:ins w:id="33" w:author="Jenni Oldfield" w:date="2025-11-12T14:55:00Z" w16du:dateUtc="2025-11-12T03:55:00Z"/>
                <w:moveFrom w:id="34" w:author="Lucinda O'Brien" w:date="2025-11-13T10:28:00Z" w16du:dateUtc="2025-11-12T23:28:00Z"/>
              </w:rPr>
            </w:pPr>
            <w:moveFrom w:id="35" w:author="Lucinda O'Brien" w:date="2025-11-13T10:28:00Z" w16du:dateUtc="2025-11-12T23:28:00Z">
              <w:ins w:id="36" w:author="Jenni Oldfield" w:date="2025-11-12T14:55:00Z" w16du:dateUtc="2025-11-12T03:55:00Z">
                <w:r w:rsidRPr="00C32CE5" w:rsidDel="00F36C7E">
                  <w:t xml:space="preserve">operating more than four days a week with a throughput for one or more, small or large, species, or </w:t>
                </w:r>
              </w:ins>
            </w:moveFrom>
          </w:p>
          <w:p w14:paraId="6E93762B" w14:textId="383B87BA" w:rsidR="00413CE7" w:rsidRPr="00C32CE5" w:rsidDel="00F36C7E" w:rsidRDefault="00413CE7" w:rsidP="0020652E">
            <w:pPr>
              <w:pStyle w:val="SIBulletList1"/>
              <w:rPr>
                <w:ins w:id="37" w:author="Jenni Oldfield" w:date="2025-11-12T14:55:00Z" w16du:dateUtc="2025-11-12T03:55:00Z"/>
                <w:moveFrom w:id="38" w:author="Lucinda O'Brien" w:date="2025-11-13T10:28:00Z" w16du:dateUtc="2025-11-12T23:28:00Z"/>
              </w:rPr>
            </w:pPr>
            <w:moveFrom w:id="39" w:author="Lucinda O'Brien" w:date="2025-11-13T10:28:00Z" w16du:dateUtc="2025-11-12T23:28:00Z">
              <w:ins w:id="40" w:author="Jenni Oldfield" w:date="2025-11-12T14:55:00Z" w16du:dateUtc="2025-11-12T03:55:00Z">
                <w:r w:rsidRPr="00C32CE5" w:rsidDel="00F36C7E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E61EF" w14:paraId="09B26D8C" w14:textId="77777777" w:rsidTr="000F31BE">
        <w:tc>
          <w:tcPr>
            <w:tcW w:w="2689" w:type="dxa"/>
          </w:tcPr>
          <w:p w14:paraId="1FBD352F" w14:textId="461EC0F0" w:rsidR="006E61EF" w:rsidRPr="00042300" w:rsidRDefault="006E61EF" w:rsidP="006E61E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18721A8" w:rsidR="006E61EF" w:rsidRPr="00042300" w:rsidRDefault="006E61EF" w:rsidP="006E61EF">
            <w:pPr>
              <w:pStyle w:val="SIBulletList1"/>
            </w:pPr>
            <w:r>
              <w:t>Interpret key elements of workplace requirements for processing runners</w:t>
            </w:r>
          </w:p>
        </w:tc>
      </w:tr>
      <w:tr w:rsidR="006E61EF" w14:paraId="44C5474C" w14:textId="77777777" w:rsidTr="000F31BE">
        <w:tc>
          <w:tcPr>
            <w:tcW w:w="2689" w:type="dxa"/>
          </w:tcPr>
          <w:p w14:paraId="577F0A9B" w14:textId="3C30512A" w:rsidR="006E61EF" w:rsidRPr="00042300" w:rsidRDefault="006E61EF" w:rsidP="006E61EF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82B8FC" w14:textId="77777777" w:rsidR="006E61EF" w:rsidRDefault="006E61EF" w:rsidP="006E61EF">
            <w:pPr>
              <w:pStyle w:val="SIBulletList1"/>
            </w:pPr>
            <w:r>
              <w:t xml:space="preserve">Interact with team members </w:t>
            </w:r>
            <w:r w:rsidR="0033154B">
              <w:t xml:space="preserve">and/or supervisor </w:t>
            </w:r>
            <w:r>
              <w:t>to ensure flow of work is maintained</w:t>
            </w:r>
          </w:p>
          <w:p w14:paraId="3FC6B2C7" w14:textId="46472E87" w:rsidR="0033154B" w:rsidRPr="00042300" w:rsidRDefault="0033154B" w:rsidP="006E61EF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28:00Z" w16du:dateUtc="2025-11-12T23:28:00Z"/>
        </w:rPr>
      </w:pPr>
    </w:p>
    <w:tbl>
      <w:tblPr>
        <w:tblStyle w:val="TableGrid"/>
        <w:tblpPr w:leftFromText="180" w:rightFromText="180" w:vertAnchor="text" w:horzAnchor="margin" w:tblpY="-42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F36C7E" w:rsidRPr="00C32CE5" w14:paraId="7D988FCE" w14:textId="77777777" w:rsidTr="00F36C7E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B5909" w14:textId="77777777" w:rsidR="00F36C7E" w:rsidRPr="00C32CE5" w:rsidRDefault="00F36C7E" w:rsidP="00F36C7E">
            <w:pPr>
              <w:spacing w:after="160" w:line="259" w:lineRule="auto"/>
              <w:rPr>
                <w:moveTo w:id="42" w:author="Lucinda O'Brien" w:date="2025-11-13T10:28:00Z" w16du:dateUtc="2025-11-12T23:28:00Z"/>
                <w:b/>
              </w:rPr>
            </w:pPr>
            <w:moveToRangeStart w:id="43" w:author="Lucinda O'Brien" w:date="2025-11-13T10:28:00Z" w:name="move213922144"/>
            <w:moveTo w:id="44" w:author="Lucinda O'Brien" w:date="2025-11-13T10:28:00Z" w16du:dateUtc="2025-11-12T23:28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06839D64" w14:textId="77777777" w:rsidR="00F36C7E" w:rsidRPr="002D6693" w:rsidRDefault="00F36C7E" w:rsidP="00F36C7E">
            <w:pPr>
              <w:pStyle w:val="SIText-Italics"/>
              <w:rPr>
                <w:moveTo w:id="45" w:author="Lucinda O'Brien" w:date="2025-11-13T10:28:00Z" w16du:dateUtc="2025-11-12T23:28:00Z"/>
              </w:rPr>
            </w:pPr>
            <w:moveTo w:id="46" w:author="Lucinda O'Brien" w:date="2025-11-13T10:28:00Z" w16du:dateUtc="2025-11-12T23:28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0239C71F" w14:textId="77777777" w:rsidR="00F36C7E" w:rsidRPr="00C32CE5" w:rsidRDefault="00F36C7E" w:rsidP="00F36C7E">
            <w:pPr>
              <w:pStyle w:val="SIText-Italics"/>
              <w:rPr>
                <w:moveTo w:id="47" w:author="Lucinda O'Brien" w:date="2025-11-13T10:28:00Z" w16du:dateUtc="2025-11-12T23:28:00Z"/>
              </w:rPr>
            </w:pPr>
            <w:moveTo w:id="48" w:author="Lucinda O'Brien" w:date="2025-11-13T10:28:00Z" w16du:dateUtc="2025-11-12T23:28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F36C7E" w:rsidRPr="00C32CE5" w14:paraId="6B8AA52B" w14:textId="77777777" w:rsidTr="00F36C7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BDBC" w14:textId="77777777" w:rsidR="00F36C7E" w:rsidRPr="00C32CE5" w:rsidRDefault="00F36C7E" w:rsidP="00F36C7E">
            <w:pPr>
              <w:pStyle w:val="SIText"/>
              <w:rPr>
                <w:moveTo w:id="49" w:author="Lucinda O'Brien" w:date="2025-11-13T10:28:00Z" w16du:dateUtc="2025-11-12T23:28:00Z"/>
              </w:rPr>
            </w:pPr>
            <w:moveTo w:id="50" w:author="Lucinda O'Brien" w:date="2025-11-13T10:28:00Z" w16du:dateUtc="2025-11-12T23:28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8B56D" w14:textId="77777777" w:rsidR="00F36C7E" w:rsidRPr="00C32CE5" w:rsidRDefault="00F36C7E" w:rsidP="00F36C7E">
            <w:pPr>
              <w:pStyle w:val="SIBulletList1"/>
              <w:rPr>
                <w:moveTo w:id="51" w:author="Lucinda O'Brien" w:date="2025-11-13T10:28:00Z" w16du:dateUtc="2025-11-12T23:28:00Z"/>
              </w:rPr>
            </w:pPr>
            <w:moveTo w:id="52" w:author="Lucinda O'Brien" w:date="2025-11-13T10:28:00Z" w16du:dateUtc="2025-11-12T23:28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71051885" w14:textId="77777777" w:rsidR="00F36C7E" w:rsidRPr="00C32CE5" w:rsidRDefault="00F36C7E" w:rsidP="00F36C7E">
            <w:pPr>
              <w:pStyle w:val="SIBulletList1"/>
              <w:rPr>
                <w:moveTo w:id="53" w:author="Lucinda O'Brien" w:date="2025-11-13T10:28:00Z" w16du:dateUtc="2025-11-12T23:28:00Z"/>
                <w:i/>
              </w:rPr>
            </w:pPr>
            <w:moveTo w:id="54" w:author="Lucinda O'Brien" w:date="2025-11-13T10:28:00Z" w16du:dateUtc="2025-11-12T23:28:00Z">
              <w:r w:rsidRPr="00C32CE5">
                <w:t>employing fewer than four workers on the processing floor</w:t>
              </w:r>
            </w:moveTo>
          </w:p>
        </w:tc>
      </w:tr>
      <w:tr w:rsidR="00F36C7E" w:rsidRPr="00C32CE5" w14:paraId="3AE959BB" w14:textId="77777777" w:rsidTr="00F36C7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F5064" w14:textId="77777777" w:rsidR="00F36C7E" w:rsidRPr="00C32CE5" w:rsidRDefault="00F36C7E" w:rsidP="00F36C7E">
            <w:pPr>
              <w:pStyle w:val="SIText"/>
              <w:rPr>
                <w:moveTo w:id="55" w:author="Lucinda O'Brien" w:date="2025-11-13T10:28:00Z" w16du:dateUtc="2025-11-12T23:28:00Z"/>
              </w:rPr>
            </w:pPr>
            <w:moveTo w:id="56" w:author="Lucinda O'Brien" w:date="2025-11-13T10:28:00Z" w16du:dateUtc="2025-11-12T23:28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EA37" w14:textId="77777777" w:rsidR="00F36C7E" w:rsidRPr="00C32CE5" w:rsidRDefault="00F36C7E" w:rsidP="00F36C7E">
            <w:pPr>
              <w:pStyle w:val="SIBulletList1"/>
              <w:rPr>
                <w:moveTo w:id="57" w:author="Lucinda O'Brien" w:date="2025-11-13T10:28:00Z" w16du:dateUtc="2025-11-12T23:28:00Z"/>
              </w:rPr>
            </w:pPr>
            <w:moveTo w:id="58" w:author="Lucinda O'Brien" w:date="2025-11-13T10:28:00Z" w16du:dateUtc="2025-11-12T23:28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70850A4F" w14:textId="77777777" w:rsidR="00F36C7E" w:rsidRPr="00C32CE5" w:rsidRDefault="00F36C7E" w:rsidP="00F36C7E">
            <w:pPr>
              <w:pStyle w:val="SIBulletList1"/>
              <w:rPr>
                <w:moveTo w:id="59" w:author="Lucinda O'Brien" w:date="2025-11-13T10:28:00Z" w16du:dateUtc="2025-11-12T23:28:00Z"/>
              </w:rPr>
            </w:pPr>
            <w:moveTo w:id="60" w:author="Lucinda O'Brien" w:date="2025-11-13T10:28:00Z" w16du:dateUtc="2025-11-12T23:28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51C9FE78" w14:textId="77777777" w:rsidR="00F36C7E" w:rsidRDefault="00F36C7E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EAFD907" w:rsidR="002B6FFD" w:rsidRDefault="00E92330" w:rsidP="00B93720">
            <w:pPr>
              <w:pStyle w:val="SIText"/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</w:t>
            </w:r>
            <w:r w:rsidRPr="00A96B42">
              <w:t>MP</w:t>
            </w:r>
            <w:r w:rsidR="000D0738" w:rsidRPr="00A96B42">
              <w:t>OFF</w:t>
            </w:r>
            <w:r w:rsidRPr="00A96B42">
              <w:t>2</w:t>
            </w:r>
            <w:r w:rsidR="003C1A41">
              <w:t>10</w:t>
            </w:r>
            <w:r w:rsidRPr="00A96B42">
              <w:t xml:space="preserve"> </w:t>
            </w:r>
            <w:r w:rsidR="00D33CDB" w:rsidRPr="00D33CDB">
              <w:t>Process runners</w:t>
            </w:r>
          </w:p>
        </w:tc>
        <w:tc>
          <w:tcPr>
            <w:tcW w:w="2254" w:type="dxa"/>
          </w:tcPr>
          <w:p w14:paraId="30E795CC" w14:textId="27A93A91" w:rsidR="002B6FFD" w:rsidRPr="002912C9" w:rsidRDefault="00E92330" w:rsidP="002912C9">
            <w:pPr>
              <w:pStyle w:val="SIText"/>
            </w:pPr>
            <w:r w:rsidRPr="002912C9">
              <w:t xml:space="preserve">AMPA2089 </w:t>
            </w:r>
            <w:r w:rsidR="00D33CDB" w:rsidRPr="002912C9">
              <w:t>Process runners</w:t>
            </w:r>
          </w:p>
        </w:tc>
        <w:tc>
          <w:tcPr>
            <w:tcW w:w="2254" w:type="dxa"/>
          </w:tcPr>
          <w:p w14:paraId="2D962CD5" w14:textId="3BB1A5F1" w:rsidR="00CA273D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6FD2000D" w14:textId="05559ADC" w:rsidR="00CA273D" w:rsidRPr="002912C9" w:rsidRDefault="00CA273D" w:rsidP="002912C9">
            <w:pPr>
              <w:pStyle w:val="SIText"/>
            </w:pPr>
            <w:bookmarkStart w:id="61" w:name="_Hlk165549865"/>
            <w:r w:rsidRPr="002912C9">
              <w:t>Unit sector code added</w:t>
            </w:r>
          </w:p>
          <w:p w14:paraId="377BBC8C" w14:textId="7B698C5B" w:rsidR="00CA273D" w:rsidRPr="002912C9" w:rsidRDefault="00CA273D" w:rsidP="002912C9">
            <w:pPr>
              <w:pStyle w:val="SIText"/>
            </w:pPr>
            <w:r w:rsidRPr="002912C9">
              <w:t>Unit application updated</w:t>
            </w:r>
          </w:p>
          <w:p w14:paraId="13B271E4" w14:textId="5959DA5E" w:rsidR="00CA273D" w:rsidRPr="002912C9" w:rsidRDefault="00CA273D" w:rsidP="002912C9">
            <w:pPr>
              <w:pStyle w:val="SIText"/>
            </w:pPr>
            <w:r w:rsidRPr="002912C9">
              <w:t xml:space="preserve">Pre-requisite </w:t>
            </w:r>
            <w:r w:rsidR="00943C20" w:rsidRPr="002912C9">
              <w:t>removed</w:t>
            </w:r>
          </w:p>
          <w:bookmarkEnd w:id="61"/>
          <w:p w14:paraId="175764D5" w14:textId="77777777" w:rsidR="006E61EF" w:rsidRDefault="006E61EF" w:rsidP="002912C9">
            <w:pPr>
              <w:pStyle w:val="SIText"/>
              <w:rPr>
                <w:ins w:id="62" w:author="Jenni Oldfield" w:date="2025-11-12T14:55:00Z" w16du:dateUtc="2025-11-12T03:55:00Z"/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6026A3C" w14:textId="5B719E2A" w:rsidR="00413CE7" w:rsidRPr="002912C9" w:rsidDel="00F36C7E" w:rsidRDefault="00413CE7" w:rsidP="002912C9">
            <w:pPr>
              <w:pStyle w:val="SIText"/>
              <w:rPr>
                <w:del w:id="63" w:author="Lucinda O'Brien" w:date="2025-11-13T10:28:00Z" w16du:dateUtc="2025-11-12T23:28:00Z"/>
                <w:rStyle w:val="SITempText-Green"/>
                <w:color w:val="000000" w:themeColor="text1"/>
                <w:sz w:val="20"/>
              </w:rPr>
            </w:pPr>
            <w:ins w:id="64" w:author="Jenni Oldfield" w:date="2025-11-12T14:55:00Z" w16du:dateUtc="2025-11-12T03:55:00Z">
              <w:del w:id="65" w:author="Lucinda O'Brien" w:date="2025-11-13T10:28:00Z" w16du:dateUtc="2025-11-12T23:28:00Z">
                <w:r w:rsidDel="00F36C7E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0EC3F4A8" w14:textId="77777777" w:rsidR="006E61EF" w:rsidRPr="002912C9" w:rsidRDefault="006E61EF" w:rsidP="002912C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2C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B79A8EA" w14:textId="77777777" w:rsidR="00F36C7E" w:rsidRPr="002912C9" w:rsidRDefault="00F36C7E" w:rsidP="00F36C7E">
            <w:pPr>
              <w:pStyle w:val="SIText"/>
              <w:rPr>
                <w:ins w:id="66" w:author="Lucinda O'Brien" w:date="2025-11-13T10:28:00Z" w16du:dateUtc="2025-11-12T23:28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28:00Z" w16du:dateUtc="2025-11-12T23:28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47DBB49C" w14:textId="0E6E3AB9" w:rsidR="002B6FFD" w:rsidRPr="00205132" w:rsidRDefault="00A96B42" w:rsidP="0020513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05132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576317">
              <w:rPr>
                <w:rStyle w:val="SITempText-Green"/>
                <w:color w:val="000000" w:themeColor="text1"/>
                <w:sz w:val="20"/>
              </w:rPr>
              <w:t>-</w:t>
            </w:r>
            <w:r w:rsidRPr="00205132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1142AD39" w:rsidR="002912C9" w:rsidRPr="00205132" w:rsidRDefault="002912C9" w:rsidP="0020513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05132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C711B78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1B25D83B" w:rsidR="002941AB" w:rsidRDefault="0057631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1CF46BA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92330"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D073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E92330"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3C1A41">
              <w:rPr>
                <w:rFonts w:eastAsia="Times New Roman" w:cstheme="minorHAnsi"/>
                <w:color w:val="213430"/>
                <w:lang w:eastAsia="en-AU"/>
              </w:rPr>
              <w:t>10</w:t>
            </w:r>
            <w:r w:rsidR="00E92330">
              <w:t xml:space="preserve"> </w:t>
            </w:r>
            <w:r w:rsidR="00D33CDB" w:rsidRPr="00D33CDB">
              <w:t>Process runners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756FC1B" w14:textId="77777777" w:rsidR="006E61EF" w:rsidRDefault="00145CA6" w:rsidP="006E61EF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1DDFCB61" w14:textId="368C5D5F" w:rsidR="00D63A8E" w:rsidRDefault="00D63A8E" w:rsidP="00D63A8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runners, following workplace requirements, in a micro or larger meat processing premises. </w:t>
            </w:r>
          </w:p>
          <w:p w14:paraId="7C1409DE" w14:textId="3B99C440" w:rsidR="003636C3" w:rsidRPr="003D723E" w:rsidDel="00687317" w:rsidRDefault="003636C3" w:rsidP="003636C3">
            <w:pPr>
              <w:pStyle w:val="SIText"/>
              <w:rPr>
                <w:del w:id="68" w:author="Jenni Oldfield" w:date="2025-11-12T14:56:00Z" w16du:dateUtc="2025-11-12T03:56:00Z"/>
                <w:b/>
                <w:bCs/>
              </w:rPr>
            </w:pPr>
            <w:del w:id="69" w:author="Jenni Oldfield" w:date="2025-11-12T14:56:00Z" w16du:dateUtc="2025-11-12T03:56:00Z">
              <w:r w:rsidDel="00687317">
                <w:rPr>
                  <w:b/>
                  <w:bCs/>
                </w:rPr>
                <w:delText>In m</w:delText>
              </w:r>
              <w:r w:rsidRPr="003D723E" w:rsidDel="00687317">
                <w:rPr>
                  <w:b/>
                  <w:bCs/>
                </w:rPr>
                <w:delText xml:space="preserve">icro </w:delText>
              </w:r>
              <w:r w:rsidDel="00687317">
                <w:rPr>
                  <w:b/>
                  <w:bCs/>
                </w:rPr>
                <w:delText>meat processing premises</w:delText>
              </w:r>
            </w:del>
          </w:p>
          <w:p w14:paraId="27CB7133" w14:textId="5FA2A2DE" w:rsidR="003636C3" w:rsidRPr="003D723E" w:rsidDel="00687317" w:rsidRDefault="003636C3" w:rsidP="003636C3">
            <w:pPr>
              <w:pStyle w:val="SIText"/>
              <w:rPr>
                <w:del w:id="70" w:author="Jenni Oldfield" w:date="2025-11-12T14:56:00Z" w16du:dateUtc="2025-11-12T03:56:00Z"/>
              </w:rPr>
            </w:pPr>
            <w:del w:id="71" w:author="Jenni Oldfield" w:date="2025-11-12T14:56:00Z" w16du:dateUtc="2025-11-12T03:56:00Z">
              <w:r w:rsidRPr="003D723E" w:rsidDel="00687317">
                <w:delText>For large stock</w:delText>
              </w:r>
              <w:r w:rsidDel="00687317">
                <w:delText>,</w:delText>
              </w:r>
              <w:r w:rsidRPr="003D723E" w:rsidDel="00687317">
                <w:delText xml:space="preserve"> </w:delText>
              </w:r>
              <w:r w:rsidDel="00687317">
                <w:delText>the</w:delText>
              </w:r>
              <w:r w:rsidRPr="003D723E" w:rsidDel="00687317">
                <w:delText xml:space="preserve"> assessor </w:delText>
              </w:r>
              <w:r w:rsidDel="00687317">
                <w:delText>must</w:delText>
              </w:r>
              <w:r w:rsidRPr="003D723E" w:rsidDel="00687317">
                <w:delText xml:space="preserve"> observe the </w:delText>
              </w:r>
              <w:r w:rsidDel="00687317">
                <w:delText>individual</w:delText>
              </w:r>
              <w:r w:rsidRPr="003D723E" w:rsidDel="00687317">
                <w:delText xml:space="preserve"> working on a </w:delText>
              </w:r>
              <w:r w:rsidRPr="00205132" w:rsidDel="00687317">
                <w:rPr>
                  <w:color w:val="auto"/>
                </w:rPr>
                <w:delText xml:space="preserve">minimum of </w:delText>
              </w:r>
              <w:r w:rsidR="00BB5104" w:rsidDel="00687317">
                <w:rPr>
                  <w:color w:val="auto"/>
                </w:rPr>
                <w:delText>two</w:delText>
              </w:r>
              <w:r w:rsidRPr="00205132" w:rsidDel="00687317">
                <w:rPr>
                  <w:color w:val="auto"/>
                </w:rPr>
                <w:delText xml:space="preserve"> sets of runners from large stock or a minimum of </w:delText>
              </w:r>
              <w:r w:rsidR="00BB5104" w:rsidDel="00687317">
                <w:rPr>
                  <w:color w:val="auto"/>
                </w:rPr>
                <w:delText>six</w:delText>
              </w:r>
              <w:r w:rsidRPr="00205132" w:rsidDel="00687317">
                <w:rPr>
                  <w:color w:val="auto"/>
                </w:rPr>
                <w:delText xml:space="preserve"> sets of runners from small stock.</w:delText>
              </w:r>
            </w:del>
          </w:p>
          <w:p w14:paraId="42C28C91" w14:textId="69819B8F" w:rsidR="003636C3" w:rsidRPr="003D723E" w:rsidDel="00687317" w:rsidRDefault="003636C3" w:rsidP="003636C3">
            <w:pPr>
              <w:pStyle w:val="SIText"/>
              <w:rPr>
                <w:del w:id="72" w:author="Jenni Oldfield" w:date="2025-11-12T14:56:00Z" w16du:dateUtc="2025-11-12T03:56:00Z"/>
              </w:rPr>
            </w:pPr>
            <w:del w:id="73" w:author="Jenni Oldfield" w:date="2025-11-12T14:56:00Z" w16du:dateUtc="2025-11-12T03:56:00Z">
              <w:r w:rsidDel="00687317">
                <w:delText>There must also be</w:delText>
              </w:r>
              <w:r w:rsidRPr="003D723E" w:rsidDel="00687317">
                <w:delText xml:space="preserve"> evidence that the </w:delText>
              </w:r>
              <w:r w:rsidDel="00687317">
                <w:delText>individual</w:delText>
              </w:r>
              <w:r w:rsidRPr="003D723E" w:rsidDel="00687317">
                <w:delText xml:space="preserve"> has completed </w:delText>
              </w:r>
              <w:r w:rsidR="00BB5104" w:rsidDel="00687317">
                <w:delText>two</w:delText>
              </w:r>
              <w:r w:rsidRPr="003D723E" w:rsidDel="00687317">
                <w:delText xml:space="preserve"> shifts </w:delText>
              </w:r>
              <w:r w:rsidDel="00687317">
                <w:delText>on the job,</w:delText>
              </w:r>
              <w:r w:rsidRPr="003D723E" w:rsidDel="00687317">
                <w:delText xml:space="preserve"> fulfilling workplace requirements (these shifts may include normal rotations into and out of the relevant </w:delText>
              </w:r>
              <w:r w:rsidDel="00687317">
                <w:delText>work task</w:delText>
              </w:r>
              <w:r w:rsidRPr="003D723E" w:rsidDel="00687317">
                <w:delText>).</w:delText>
              </w:r>
            </w:del>
          </w:p>
          <w:p w14:paraId="3C9764C0" w14:textId="4939CA8A" w:rsidR="003636C3" w:rsidRPr="003D723E" w:rsidDel="00687317" w:rsidRDefault="003636C3" w:rsidP="003636C3">
            <w:pPr>
              <w:pStyle w:val="SIText"/>
              <w:rPr>
                <w:del w:id="74" w:author="Jenni Oldfield" w:date="2025-11-12T14:56:00Z" w16du:dateUtc="2025-11-12T03:56:00Z"/>
                <w:b/>
                <w:bCs/>
              </w:rPr>
            </w:pPr>
            <w:del w:id="75" w:author="Jenni Oldfield" w:date="2025-11-12T14:56:00Z" w16du:dateUtc="2025-11-12T03:56:00Z">
              <w:r w:rsidDel="00687317">
                <w:rPr>
                  <w:b/>
                  <w:bCs/>
                </w:rPr>
                <w:delText>In l</w:delText>
              </w:r>
              <w:r w:rsidRPr="003D723E" w:rsidDel="00687317">
                <w:rPr>
                  <w:b/>
                  <w:bCs/>
                </w:rPr>
                <w:delText xml:space="preserve">arger </w:delText>
              </w:r>
              <w:r w:rsidDel="00687317">
                <w:rPr>
                  <w:b/>
                  <w:bCs/>
                </w:rPr>
                <w:delText>meat processing premises</w:delText>
              </w:r>
            </w:del>
          </w:p>
          <w:p w14:paraId="1700FDEF" w14:textId="24F8AC96" w:rsidR="003636C3" w:rsidRPr="003D723E" w:rsidDel="00687317" w:rsidRDefault="003636C3" w:rsidP="003636C3">
            <w:pPr>
              <w:pStyle w:val="SIText"/>
              <w:rPr>
                <w:del w:id="76" w:author="Jenni Oldfield" w:date="2025-11-12T14:56:00Z" w16du:dateUtc="2025-11-12T03:56:00Z"/>
              </w:rPr>
            </w:pPr>
            <w:del w:id="77" w:author="Jenni Oldfield" w:date="2025-11-12T14:56:00Z" w16du:dateUtc="2025-11-12T03:56:00Z">
              <w:r w:rsidRPr="003D723E" w:rsidDel="00687317">
                <w:delText>For large stock</w:delText>
              </w:r>
              <w:r w:rsidR="00576317" w:rsidDel="00687317">
                <w:delText>,</w:delText>
              </w:r>
              <w:r w:rsidRPr="003D723E" w:rsidDel="00687317">
                <w:delText xml:space="preserve"> </w:delText>
              </w:r>
              <w:r w:rsidDel="00687317">
                <w:delText>the</w:delText>
              </w:r>
              <w:r w:rsidRPr="003D723E" w:rsidDel="00687317">
                <w:delText xml:space="preserve"> assessor </w:delText>
              </w:r>
              <w:r w:rsidDel="00687317">
                <w:delText>must</w:delText>
              </w:r>
              <w:r w:rsidRPr="003D723E" w:rsidDel="00687317">
                <w:delText xml:space="preserve"> observe the </w:delText>
              </w:r>
              <w:r w:rsidDel="00687317">
                <w:delText>individual</w:delText>
              </w:r>
              <w:r w:rsidRPr="003D723E" w:rsidDel="00687317">
                <w:delText xml:space="preserve"> working on a minimum of </w:delText>
              </w:r>
              <w:r w:rsidR="00BB5104" w:rsidDel="00687317">
                <w:delText>eight</w:delText>
              </w:r>
              <w:r w:rsidRPr="003D723E" w:rsidDel="00687317">
                <w:delText xml:space="preserve"> </w:delText>
              </w:r>
              <w:r w:rsidDel="00687317">
                <w:delText xml:space="preserve">sets of runners, </w:delText>
              </w:r>
              <w:r w:rsidRPr="003D723E" w:rsidDel="00687317">
                <w:delText xml:space="preserve">or </w:delText>
              </w:r>
              <w:r w:rsidDel="00687317">
                <w:delText xml:space="preserve">for </w:delText>
              </w:r>
              <w:r w:rsidRPr="003D723E" w:rsidDel="00687317">
                <w:delText>15</w:delText>
              </w:r>
              <w:r w:rsidDel="00687317">
                <w:delText xml:space="preserve"> </w:delText>
              </w:r>
              <w:r w:rsidRPr="003D723E" w:rsidDel="00687317">
                <w:delText>min</w:delText>
              </w:r>
              <w:r w:rsidDel="00687317">
                <w:delText>utes,</w:delText>
              </w:r>
              <w:r w:rsidRPr="003D723E" w:rsidDel="00687317">
                <w:delText xml:space="preserve"> whichever comes first.</w:delText>
              </w:r>
            </w:del>
          </w:p>
          <w:p w14:paraId="1C1A67AF" w14:textId="77339770" w:rsidR="003636C3" w:rsidRPr="003D723E" w:rsidDel="00687317" w:rsidRDefault="003636C3" w:rsidP="003636C3">
            <w:pPr>
              <w:pStyle w:val="SIText"/>
              <w:rPr>
                <w:del w:id="78" w:author="Jenni Oldfield" w:date="2025-11-12T14:56:00Z" w16du:dateUtc="2025-11-12T03:56:00Z"/>
              </w:rPr>
            </w:pPr>
            <w:del w:id="79" w:author="Jenni Oldfield" w:date="2025-11-12T14:56:00Z" w16du:dateUtc="2025-11-12T03:56:00Z">
              <w:r w:rsidRPr="003D723E" w:rsidDel="00687317">
                <w:delText>For small stock</w:delText>
              </w:r>
              <w:r w:rsidR="00576317" w:rsidDel="00687317">
                <w:delText>,</w:delText>
              </w:r>
              <w:r w:rsidRPr="003D723E" w:rsidDel="00687317">
                <w:delText xml:space="preserve"> </w:delText>
              </w:r>
              <w:r w:rsidDel="00687317">
                <w:delText>the</w:delText>
              </w:r>
              <w:r w:rsidRPr="003D723E" w:rsidDel="00687317">
                <w:delText xml:space="preserve"> assessor </w:delText>
              </w:r>
              <w:r w:rsidDel="00687317">
                <w:delText>must</w:delText>
              </w:r>
              <w:r w:rsidRPr="003D723E" w:rsidDel="00687317">
                <w:delText xml:space="preserve"> observe the </w:delText>
              </w:r>
              <w:r w:rsidDel="00687317">
                <w:delText>individual</w:delText>
              </w:r>
              <w:r w:rsidRPr="003D723E" w:rsidDel="00687317">
                <w:delText xml:space="preserve"> working on a minimum of </w:delText>
              </w:r>
              <w:r w:rsidDel="00687317">
                <w:delText>20</w:delText>
              </w:r>
              <w:r w:rsidRPr="003D723E" w:rsidDel="00687317">
                <w:delText xml:space="preserve"> </w:delText>
              </w:r>
              <w:r w:rsidDel="00687317">
                <w:delText>sets of runners</w:delText>
              </w:r>
              <w:r w:rsidRPr="003D723E" w:rsidDel="00687317">
                <w:delText xml:space="preserve"> or </w:delText>
              </w:r>
              <w:r w:rsidDel="00687317">
                <w:delText xml:space="preserve">for </w:delText>
              </w:r>
              <w:r w:rsidRPr="003D723E" w:rsidDel="00687317">
                <w:delText>15 minutes</w:delText>
              </w:r>
              <w:r w:rsidDel="00687317">
                <w:delText>,</w:delText>
              </w:r>
              <w:r w:rsidRPr="003D723E" w:rsidDel="00687317">
                <w:delText xml:space="preserve"> whichever comes first.</w:delText>
              </w:r>
            </w:del>
          </w:p>
          <w:p w14:paraId="3C085E58" w14:textId="0D78F3E5" w:rsidR="003636C3" w:rsidRDefault="003636C3" w:rsidP="003636C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BB5104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A1EFC86" w14:textId="353E3B0D" w:rsidR="00B44080" w:rsidRPr="003F449E" w:rsidRDefault="00B44080" w:rsidP="00B4408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530125FD" w:rsidR="00B44080" w:rsidRDefault="00B44080" w:rsidP="00A96B42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C6EBB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0DB949B1" w14:textId="6B31FDDD" w:rsidR="00B44080" w:rsidRDefault="00B44080" w:rsidP="006E61EF">
            <w:pPr>
              <w:pStyle w:val="SIBulletList1"/>
            </w:pPr>
            <w:r>
              <w:t>workplace requirements for processing runners</w:t>
            </w:r>
          </w:p>
          <w:p w14:paraId="28A3F47A" w14:textId="575D0814" w:rsidR="00B44080" w:rsidRDefault="00B44080" w:rsidP="00B44080">
            <w:pPr>
              <w:pStyle w:val="SIBulletList1"/>
            </w:pPr>
            <w:r>
              <w:t>runner specifications and grading</w:t>
            </w:r>
            <w:r w:rsidR="00576317">
              <w:t>,</w:t>
            </w:r>
            <w:r>
              <w:t xml:space="preserve"> where required of job task</w:t>
            </w:r>
          </w:p>
          <w:p w14:paraId="6437A4AB" w14:textId="46D5A8CB" w:rsidR="006E61EF" w:rsidRDefault="006E61EF" w:rsidP="006E61EF">
            <w:pPr>
              <w:pStyle w:val="SIBulletList1"/>
            </w:pPr>
            <w:r>
              <w:t>steps involved in processing runners</w:t>
            </w:r>
          </w:p>
          <w:p w14:paraId="02A0CD40" w14:textId="77777777" w:rsidR="00E06FB6" w:rsidRDefault="00E06FB6" w:rsidP="00E06FB6">
            <w:pPr>
              <w:pStyle w:val="SIBulletList1"/>
            </w:pPr>
            <w:r>
              <w:t>knife skills for trimming</w:t>
            </w:r>
          </w:p>
          <w:p w14:paraId="45B522DD" w14:textId="0B4C5CF4" w:rsidR="006E61EF" w:rsidRDefault="006E61EF" w:rsidP="006E61EF">
            <w:pPr>
              <w:pStyle w:val="SIBulletList1"/>
            </w:pPr>
            <w:r>
              <w:t xml:space="preserve">possible defects </w:t>
            </w:r>
            <w:r w:rsidR="00E06FB6">
              <w:t xml:space="preserve">in </w:t>
            </w:r>
            <w:r>
              <w:t>runners</w:t>
            </w:r>
          </w:p>
          <w:p w14:paraId="23928885" w14:textId="10B306E8" w:rsidR="006E61EF" w:rsidRDefault="006E61EF" w:rsidP="006E61EF">
            <w:pPr>
              <w:pStyle w:val="SIBulletList1"/>
            </w:pPr>
            <w:r>
              <w:t>sources of contamination and cross-contamination</w:t>
            </w:r>
            <w:r w:rsidR="00B44080">
              <w:t>, m</w:t>
            </w:r>
            <w:r w:rsidR="00B44080" w:rsidRPr="00B44080">
              <w:t>icrobiologica</w:t>
            </w:r>
            <w:r w:rsidR="00B44080">
              <w:t xml:space="preserve">l, </w:t>
            </w:r>
            <w:r w:rsidR="00B44080" w:rsidRPr="00B44080">
              <w:t xml:space="preserve">chemical </w:t>
            </w:r>
            <w:r w:rsidR="00B44080">
              <w:t xml:space="preserve">or </w:t>
            </w:r>
            <w:r w:rsidR="00B44080" w:rsidRPr="00B44080">
              <w:t>foreign matte</w:t>
            </w:r>
            <w:r w:rsidR="00B44080">
              <w:t>r,</w:t>
            </w:r>
            <w:r>
              <w:t xml:space="preserve"> and how </w:t>
            </w:r>
            <w:r w:rsidR="00B44080">
              <w:t>each is</w:t>
            </w:r>
            <w:r>
              <w:t xml:space="preserve"> controlled</w:t>
            </w:r>
          </w:p>
          <w:p w14:paraId="2CCDFD46" w14:textId="19C17E34" w:rsidR="004D6F12" w:rsidRDefault="006E61EF" w:rsidP="00B44080">
            <w:pPr>
              <w:pStyle w:val="SIBulletList1"/>
            </w:pPr>
            <w:r>
              <w:t xml:space="preserve">workplace health and safety, and hygiene and </w:t>
            </w:r>
            <w:r w:rsidR="0065145B">
              <w:t>sanitation</w:t>
            </w:r>
            <w:r>
              <w:t xml:space="preserve"> requirements related to processing runners</w:t>
            </w:r>
            <w:r w:rsidR="00B4408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3C71243" w14:textId="77777777" w:rsidR="006E61EF" w:rsidRDefault="006E61EF" w:rsidP="006E61E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7147A3E" w14:textId="77777777" w:rsidR="006E61EF" w:rsidRPr="00095527" w:rsidRDefault="006E61EF" w:rsidP="006E61EF">
            <w:pPr>
              <w:pStyle w:val="SIBulletList1"/>
            </w:pPr>
            <w:r w:rsidRPr="00095527">
              <w:t>physical conditions:</w:t>
            </w:r>
          </w:p>
          <w:p w14:paraId="27A27790" w14:textId="1B5710D9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 xml:space="preserve">skills must be demonstrated in a </w:t>
            </w:r>
            <w:r w:rsidR="00654C79">
              <w:rPr>
                <w:i/>
                <w:iCs/>
              </w:rPr>
              <w:t>meat processing</w:t>
            </w:r>
            <w:r w:rsidRPr="00205132">
              <w:rPr>
                <w:i/>
                <w:iCs/>
              </w:rPr>
              <w:t xml:space="preserve"> </w:t>
            </w:r>
            <w:r w:rsidR="00822F9E" w:rsidRPr="00205132">
              <w:rPr>
                <w:i/>
                <w:iCs/>
              </w:rPr>
              <w:t xml:space="preserve">premises </w:t>
            </w:r>
            <w:r w:rsidRPr="00205132">
              <w:rPr>
                <w:i/>
                <w:iCs/>
              </w:rPr>
              <w:t xml:space="preserve">at </w:t>
            </w:r>
            <w:r w:rsidR="00822F9E" w:rsidRPr="00205132">
              <w:rPr>
                <w:i/>
                <w:iCs/>
              </w:rPr>
              <w:t xml:space="preserve">workplace </w:t>
            </w:r>
            <w:r w:rsidRPr="00205132">
              <w:rPr>
                <w:i/>
                <w:iCs/>
              </w:rPr>
              <w:t>production speed</w:t>
            </w:r>
          </w:p>
          <w:p w14:paraId="1ED19D64" w14:textId="77777777" w:rsidR="006E61EF" w:rsidRPr="00095527" w:rsidRDefault="006E61EF" w:rsidP="006E61EF">
            <w:pPr>
              <w:pStyle w:val="SIBulletList1"/>
            </w:pPr>
            <w:r w:rsidRPr="00095527">
              <w:t>resources, equipment and materials:</w:t>
            </w:r>
          </w:p>
          <w:p w14:paraId="6A8FC324" w14:textId="62152CEF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personal protective equipment</w:t>
            </w:r>
          </w:p>
          <w:p w14:paraId="283E36AA" w14:textId="7971D373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runners for processing</w:t>
            </w:r>
          </w:p>
          <w:p w14:paraId="744A039A" w14:textId="77777777" w:rsidR="006E61EF" w:rsidRPr="00095527" w:rsidRDefault="006E61EF" w:rsidP="006E61EF">
            <w:pPr>
              <w:pStyle w:val="SIBulletList1"/>
            </w:pPr>
            <w:r w:rsidRPr="00095527">
              <w:t>specifications:</w:t>
            </w:r>
          </w:p>
          <w:p w14:paraId="73B35D02" w14:textId="3DE01149" w:rsidR="006E61EF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runner specifications</w:t>
            </w:r>
          </w:p>
          <w:p w14:paraId="7C0D86E4" w14:textId="6169BBF1" w:rsidR="00CA273D" w:rsidRPr="00205132" w:rsidRDefault="006E61EF" w:rsidP="006E61EF">
            <w:pPr>
              <w:pStyle w:val="SIBulletList2"/>
              <w:rPr>
                <w:i/>
                <w:iCs/>
              </w:rPr>
            </w:pPr>
            <w:r w:rsidRPr="00205132">
              <w:rPr>
                <w:i/>
                <w:iCs/>
              </w:rPr>
              <w:t>task-related documents</w:t>
            </w:r>
          </w:p>
          <w:p w14:paraId="3D086549" w14:textId="305BF4B4" w:rsidR="00CA273D" w:rsidRDefault="00822F9E" w:rsidP="00A96B42">
            <w:pPr>
              <w:pStyle w:val="SIBulletList1"/>
            </w:pPr>
            <w:r>
              <w:t>personnel</w:t>
            </w:r>
            <w:r w:rsidR="00CA273D">
              <w:t>:</w:t>
            </w:r>
          </w:p>
          <w:p w14:paraId="567929F3" w14:textId="32C5DBED" w:rsidR="006E61EF" w:rsidRPr="00205132" w:rsidRDefault="008D79DE" w:rsidP="006E61E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B44080" w:rsidRPr="00205132">
              <w:rPr>
                <w:i/>
                <w:iCs/>
              </w:rPr>
              <w:t>workplace</w:t>
            </w:r>
            <w:r w:rsidR="00CA273D" w:rsidRPr="00205132">
              <w:rPr>
                <w:i/>
                <w:iCs/>
              </w:rPr>
              <w:t xml:space="preserve"> supervisor</w:t>
            </w:r>
            <w:r w:rsidR="00B44080" w:rsidRPr="00205132">
              <w:rPr>
                <w:i/>
                <w:iCs/>
              </w:rPr>
              <w:t xml:space="preserve"> or mentor</w:t>
            </w:r>
            <w:r w:rsidR="006E61EF" w:rsidRPr="00205132">
              <w:rPr>
                <w:i/>
                <w:iCs/>
              </w:rPr>
              <w:t>.</w:t>
            </w:r>
          </w:p>
          <w:p w14:paraId="014B24A0" w14:textId="77777777" w:rsidR="006E61EF" w:rsidRDefault="006E61EF" w:rsidP="006E61E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663C54F" w14:textId="77777777" w:rsidR="00CD3DE8" w:rsidRDefault="006E61EF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F10EF3A" w14:textId="77777777" w:rsidR="00B44080" w:rsidRPr="002169F5" w:rsidRDefault="00B44080" w:rsidP="00B4408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43EFAC5" w:rsidR="00B44080" w:rsidRDefault="00B4408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57D91294" w:rsidR="00CD3DE8" w:rsidRDefault="0057631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9948" w14:textId="77777777" w:rsidR="003B40F0" w:rsidRDefault="003B40F0" w:rsidP="00A31F58">
      <w:pPr>
        <w:spacing w:after="0" w:line="240" w:lineRule="auto"/>
      </w:pPr>
      <w:r>
        <w:separator/>
      </w:r>
    </w:p>
  </w:endnote>
  <w:endnote w:type="continuationSeparator" w:id="0">
    <w:p w14:paraId="0DACD45C" w14:textId="77777777" w:rsidR="003B40F0" w:rsidRDefault="003B40F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39D46" w14:textId="77777777" w:rsidR="003B40F0" w:rsidRDefault="003B40F0" w:rsidP="00A31F58">
      <w:pPr>
        <w:spacing w:after="0" w:line="240" w:lineRule="auto"/>
      </w:pPr>
      <w:r>
        <w:separator/>
      </w:r>
    </w:p>
  </w:footnote>
  <w:footnote w:type="continuationSeparator" w:id="0">
    <w:p w14:paraId="2933BD28" w14:textId="77777777" w:rsidR="003B40F0" w:rsidRDefault="003B40F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E6ED9D6" w:rsidR="002036DD" w:rsidRDefault="00F36C7E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92330" w:rsidRPr="009666B0">
          <w:rPr>
            <w:rFonts w:eastAsia="Times New Roman" w:cstheme="minorHAnsi"/>
            <w:color w:val="213430"/>
            <w:lang w:eastAsia="en-AU"/>
          </w:rPr>
          <w:t>AMP</w:t>
        </w:r>
        <w:r w:rsidR="000D0738">
          <w:rPr>
            <w:rFonts w:eastAsia="Times New Roman" w:cstheme="minorHAnsi"/>
            <w:color w:val="213430"/>
            <w:lang w:eastAsia="en-AU"/>
          </w:rPr>
          <w:t>OFF</w:t>
        </w:r>
        <w:r w:rsidR="00E92330" w:rsidRPr="009666B0">
          <w:rPr>
            <w:rFonts w:eastAsia="Times New Roman" w:cstheme="minorHAnsi"/>
            <w:color w:val="213430"/>
            <w:lang w:eastAsia="en-AU"/>
          </w:rPr>
          <w:t>2</w:t>
        </w:r>
        <w:r w:rsidR="003C1A41">
          <w:rPr>
            <w:rFonts w:eastAsia="Times New Roman" w:cstheme="minorHAnsi"/>
            <w:color w:val="213430"/>
            <w:lang w:eastAsia="en-AU"/>
          </w:rPr>
          <w:t>10</w:t>
        </w:r>
        <w:r w:rsidR="00C4748A" w:rsidRPr="00C4748A">
          <w:t xml:space="preserve"> Process runners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033C"/>
    <w:rsid w:val="0002319B"/>
    <w:rsid w:val="00025A19"/>
    <w:rsid w:val="00034662"/>
    <w:rsid w:val="00034AD5"/>
    <w:rsid w:val="0006755A"/>
    <w:rsid w:val="000A3C05"/>
    <w:rsid w:val="000C2D63"/>
    <w:rsid w:val="000C695D"/>
    <w:rsid w:val="000C6EBB"/>
    <w:rsid w:val="000D0738"/>
    <w:rsid w:val="000D2541"/>
    <w:rsid w:val="000D7106"/>
    <w:rsid w:val="00126186"/>
    <w:rsid w:val="00130380"/>
    <w:rsid w:val="001373E0"/>
    <w:rsid w:val="00145CA6"/>
    <w:rsid w:val="00154C6E"/>
    <w:rsid w:val="00160514"/>
    <w:rsid w:val="00165A1B"/>
    <w:rsid w:val="00181EB8"/>
    <w:rsid w:val="0018209D"/>
    <w:rsid w:val="0018245B"/>
    <w:rsid w:val="001870A5"/>
    <w:rsid w:val="00191B2B"/>
    <w:rsid w:val="001B320C"/>
    <w:rsid w:val="001D04FC"/>
    <w:rsid w:val="001F13DE"/>
    <w:rsid w:val="001F15A4"/>
    <w:rsid w:val="001F2A3D"/>
    <w:rsid w:val="002036DD"/>
    <w:rsid w:val="002039B9"/>
    <w:rsid w:val="00205132"/>
    <w:rsid w:val="00214B8E"/>
    <w:rsid w:val="002269B6"/>
    <w:rsid w:val="00241F8D"/>
    <w:rsid w:val="00243D66"/>
    <w:rsid w:val="00245AF9"/>
    <w:rsid w:val="00252B64"/>
    <w:rsid w:val="002536CE"/>
    <w:rsid w:val="00256CC2"/>
    <w:rsid w:val="00275B06"/>
    <w:rsid w:val="002912C9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3154B"/>
    <w:rsid w:val="003460BC"/>
    <w:rsid w:val="00354BED"/>
    <w:rsid w:val="003556ED"/>
    <w:rsid w:val="00357C5E"/>
    <w:rsid w:val="003636C3"/>
    <w:rsid w:val="00370A20"/>
    <w:rsid w:val="00386917"/>
    <w:rsid w:val="003A3607"/>
    <w:rsid w:val="003A599B"/>
    <w:rsid w:val="003A69B0"/>
    <w:rsid w:val="003B40F0"/>
    <w:rsid w:val="003C1A41"/>
    <w:rsid w:val="003C2946"/>
    <w:rsid w:val="003E7009"/>
    <w:rsid w:val="003F426B"/>
    <w:rsid w:val="004011B0"/>
    <w:rsid w:val="00413CE7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0E83"/>
    <w:rsid w:val="004926D5"/>
    <w:rsid w:val="004961F9"/>
    <w:rsid w:val="004A05F4"/>
    <w:rsid w:val="004B119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65971"/>
    <w:rsid w:val="00574B57"/>
    <w:rsid w:val="00576317"/>
    <w:rsid w:val="00584F93"/>
    <w:rsid w:val="00597A8B"/>
    <w:rsid w:val="005A6237"/>
    <w:rsid w:val="005D2CDD"/>
    <w:rsid w:val="005E7C5F"/>
    <w:rsid w:val="005E7FC4"/>
    <w:rsid w:val="00600188"/>
    <w:rsid w:val="006163E3"/>
    <w:rsid w:val="00617041"/>
    <w:rsid w:val="006258BF"/>
    <w:rsid w:val="00643F13"/>
    <w:rsid w:val="006474E2"/>
    <w:rsid w:val="0065145B"/>
    <w:rsid w:val="00654022"/>
    <w:rsid w:val="00654C79"/>
    <w:rsid w:val="00663B83"/>
    <w:rsid w:val="00664B3C"/>
    <w:rsid w:val="0067109C"/>
    <w:rsid w:val="00687317"/>
    <w:rsid w:val="006978D7"/>
    <w:rsid w:val="006A4CBD"/>
    <w:rsid w:val="006E1826"/>
    <w:rsid w:val="006E61EF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1523"/>
    <w:rsid w:val="007976AE"/>
    <w:rsid w:val="007A1365"/>
    <w:rsid w:val="007A1B22"/>
    <w:rsid w:val="007A3285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7F6A79"/>
    <w:rsid w:val="00822F9E"/>
    <w:rsid w:val="00831440"/>
    <w:rsid w:val="00833178"/>
    <w:rsid w:val="00834C3B"/>
    <w:rsid w:val="00861368"/>
    <w:rsid w:val="00874912"/>
    <w:rsid w:val="00881257"/>
    <w:rsid w:val="0088683C"/>
    <w:rsid w:val="008A0DAE"/>
    <w:rsid w:val="008D79DE"/>
    <w:rsid w:val="008E60BD"/>
    <w:rsid w:val="008E7250"/>
    <w:rsid w:val="008F022F"/>
    <w:rsid w:val="008F4EB0"/>
    <w:rsid w:val="009040DB"/>
    <w:rsid w:val="009117F8"/>
    <w:rsid w:val="00914B8F"/>
    <w:rsid w:val="0091674B"/>
    <w:rsid w:val="00936924"/>
    <w:rsid w:val="0094240E"/>
    <w:rsid w:val="00943C20"/>
    <w:rsid w:val="00951B10"/>
    <w:rsid w:val="0096322E"/>
    <w:rsid w:val="00971D7C"/>
    <w:rsid w:val="00980521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96B42"/>
    <w:rsid w:val="00AC3944"/>
    <w:rsid w:val="00AC5D45"/>
    <w:rsid w:val="00AD3EFF"/>
    <w:rsid w:val="00AE4A97"/>
    <w:rsid w:val="00AF1960"/>
    <w:rsid w:val="00AF6FF0"/>
    <w:rsid w:val="00B12287"/>
    <w:rsid w:val="00B13B5A"/>
    <w:rsid w:val="00B35146"/>
    <w:rsid w:val="00B37C0A"/>
    <w:rsid w:val="00B44080"/>
    <w:rsid w:val="00B5565F"/>
    <w:rsid w:val="00B55FD2"/>
    <w:rsid w:val="00B6084E"/>
    <w:rsid w:val="00B63491"/>
    <w:rsid w:val="00B654CA"/>
    <w:rsid w:val="00B6649F"/>
    <w:rsid w:val="00B71F54"/>
    <w:rsid w:val="00B76695"/>
    <w:rsid w:val="00B93720"/>
    <w:rsid w:val="00B9729C"/>
    <w:rsid w:val="00BA7A86"/>
    <w:rsid w:val="00BB5104"/>
    <w:rsid w:val="00BB51E1"/>
    <w:rsid w:val="00BB6E0C"/>
    <w:rsid w:val="00BD533B"/>
    <w:rsid w:val="00BE46B2"/>
    <w:rsid w:val="00BE6877"/>
    <w:rsid w:val="00C07989"/>
    <w:rsid w:val="00C21996"/>
    <w:rsid w:val="00C43F3C"/>
    <w:rsid w:val="00C465B3"/>
    <w:rsid w:val="00C4748A"/>
    <w:rsid w:val="00C63F9B"/>
    <w:rsid w:val="00C65106"/>
    <w:rsid w:val="00C65120"/>
    <w:rsid w:val="00C960E6"/>
    <w:rsid w:val="00CA273D"/>
    <w:rsid w:val="00CB334A"/>
    <w:rsid w:val="00CB37E5"/>
    <w:rsid w:val="00CC037A"/>
    <w:rsid w:val="00CD2975"/>
    <w:rsid w:val="00CD3DE8"/>
    <w:rsid w:val="00CE6439"/>
    <w:rsid w:val="00CF29BC"/>
    <w:rsid w:val="00CF4D52"/>
    <w:rsid w:val="00D00874"/>
    <w:rsid w:val="00D2282F"/>
    <w:rsid w:val="00D33CDB"/>
    <w:rsid w:val="00D43A13"/>
    <w:rsid w:val="00D63A8E"/>
    <w:rsid w:val="00D63C2B"/>
    <w:rsid w:val="00D65E4C"/>
    <w:rsid w:val="00D841E3"/>
    <w:rsid w:val="00D91902"/>
    <w:rsid w:val="00D9385D"/>
    <w:rsid w:val="00DA13E4"/>
    <w:rsid w:val="00DA35AA"/>
    <w:rsid w:val="00DB1384"/>
    <w:rsid w:val="00DC2D7A"/>
    <w:rsid w:val="00DD620C"/>
    <w:rsid w:val="00DE139A"/>
    <w:rsid w:val="00DE68B5"/>
    <w:rsid w:val="00E00DE4"/>
    <w:rsid w:val="00E06FB6"/>
    <w:rsid w:val="00E12424"/>
    <w:rsid w:val="00E138E9"/>
    <w:rsid w:val="00E36656"/>
    <w:rsid w:val="00E37DEC"/>
    <w:rsid w:val="00E4130D"/>
    <w:rsid w:val="00E45010"/>
    <w:rsid w:val="00E47868"/>
    <w:rsid w:val="00E50FA5"/>
    <w:rsid w:val="00E54B60"/>
    <w:rsid w:val="00E5576D"/>
    <w:rsid w:val="00E76579"/>
    <w:rsid w:val="00E92330"/>
    <w:rsid w:val="00EB429F"/>
    <w:rsid w:val="00EB7BD5"/>
    <w:rsid w:val="00ED1034"/>
    <w:rsid w:val="00EE539E"/>
    <w:rsid w:val="00EE79FA"/>
    <w:rsid w:val="00EF38D5"/>
    <w:rsid w:val="00F1749F"/>
    <w:rsid w:val="00F35219"/>
    <w:rsid w:val="00F3546E"/>
    <w:rsid w:val="00F36C7E"/>
    <w:rsid w:val="00F40F3E"/>
    <w:rsid w:val="00F4120A"/>
    <w:rsid w:val="00F4670D"/>
    <w:rsid w:val="00F53DB7"/>
    <w:rsid w:val="00F647A0"/>
    <w:rsid w:val="00F71ABC"/>
    <w:rsid w:val="00F8393A"/>
    <w:rsid w:val="00F900CF"/>
    <w:rsid w:val="00FA6F18"/>
    <w:rsid w:val="00FB42CD"/>
    <w:rsid w:val="00FC588C"/>
    <w:rsid w:val="00FD1488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92330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B4408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B440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44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9CA248-8AA7-4579-8B54-0136EE8034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B3A4A43C-2875-4FED-A29D-EA7A8074C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20459F-58AD-4812-8120-469D290055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967</Words>
  <Characters>6214</Characters>
  <Application>Microsoft Office Word</Application>
  <DocSecurity>0</DocSecurity>
  <Lines>207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dcterms:created xsi:type="dcterms:W3CDTF">2023-11-15T03:53:00Z</dcterms:created>
  <dcterms:modified xsi:type="dcterms:W3CDTF">2025-11-12T23:29:00Z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